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27B" w:rsidRDefault="00BB0D44" w:rsidP="00CC6C44">
      <w:pPr>
        <w:spacing w:after="0" w:line="240" w:lineRule="auto"/>
        <w:rPr>
          <w:rFonts w:ascii="Arial" w:eastAsia="Times New Roman" w:hAnsi="Arial" w:cs="Arial"/>
          <w:sz w:val="24"/>
          <w:szCs w:val="24"/>
        </w:rPr>
      </w:pPr>
      <w:r>
        <w:rPr>
          <w:rFonts w:ascii="Arial" w:eastAsia="Times New Roman" w:hAnsi="Arial" w:cs="Arial"/>
          <w:b/>
          <w:sz w:val="24"/>
          <w:szCs w:val="24"/>
        </w:rPr>
        <w:t>Dedicated Help to Overcome the Challenge of Work-Life Balance</w:t>
      </w:r>
      <w:r w:rsidR="00CC6C44" w:rsidRPr="00CC6C44">
        <w:rPr>
          <w:rFonts w:ascii="Arial" w:eastAsia="Times New Roman" w:hAnsi="Arial" w:cs="Arial"/>
          <w:b/>
          <w:sz w:val="24"/>
          <w:szCs w:val="24"/>
        </w:rPr>
        <w:t>.</w:t>
      </w:r>
      <w:r w:rsidR="00CC6C44">
        <w:rPr>
          <w:rFonts w:ascii="Arial" w:eastAsia="Times New Roman" w:hAnsi="Arial" w:cs="Arial"/>
          <w:sz w:val="24"/>
          <w:szCs w:val="24"/>
        </w:rPr>
        <w:t xml:space="preserve">  </w:t>
      </w:r>
      <w:r w:rsidR="00C02CB6">
        <w:rPr>
          <w:rFonts w:ascii="Arial" w:eastAsia="Times New Roman" w:hAnsi="Arial" w:cs="Arial"/>
          <w:sz w:val="24"/>
          <w:szCs w:val="24"/>
        </w:rPr>
        <w:t>Your attorneys are busy serving your clients throughout the day and into the night</w:t>
      </w:r>
      <w:r w:rsidR="00CC6C44" w:rsidRPr="00CC6C44">
        <w:rPr>
          <w:rFonts w:ascii="Arial" w:eastAsia="Times New Roman" w:hAnsi="Arial" w:cs="Arial"/>
          <w:sz w:val="24"/>
          <w:szCs w:val="24"/>
        </w:rPr>
        <w:t xml:space="preserve">. </w:t>
      </w:r>
      <w:r w:rsidR="00C02CB6">
        <w:rPr>
          <w:rFonts w:ascii="Arial" w:eastAsia="Times New Roman" w:hAnsi="Arial" w:cs="Arial"/>
          <w:sz w:val="24"/>
          <w:szCs w:val="24"/>
        </w:rPr>
        <w:t xml:space="preserve"> As a result, attorneys can find it challenging to find time for important personal responsibiliti</w:t>
      </w:r>
      <w:r w:rsidR="00E5427B">
        <w:rPr>
          <w:rFonts w:ascii="Arial" w:eastAsia="Times New Roman" w:hAnsi="Arial" w:cs="Arial"/>
          <w:sz w:val="24"/>
          <w:szCs w:val="24"/>
        </w:rPr>
        <w:t xml:space="preserve">es, such as finding the right pre-school for their children, buying gifts for their family over the holidays, or identifying contractors to remodel a kitchen.  </w:t>
      </w:r>
      <w:r w:rsidR="00AA1BE9">
        <w:rPr>
          <w:rFonts w:ascii="Arial" w:eastAsia="Times New Roman" w:hAnsi="Arial" w:cs="Arial"/>
          <w:sz w:val="24"/>
          <w:szCs w:val="24"/>
        </w:rPr>
        <w:t>Attorneys wit</w:t>
      </w:r>
      <w:r w:rsidR="00CE1DF4">
        <w:rPr>
          <w:rFonts w:ascii="Arial" w:eastAsia="Times New Roman" w:hAnsi="Arial" w:cs="Arial"/>
          <w:sz w:val="24"/>
          <w:szCs w:val="24"/>
        </w:rPr>
        <w:t xml:space="preserve">h </w:t>
      </w:r>
      <w:r w:rsidR="001A3F80">
        <w:rPr>
          <w:rFonts w:ascii="Arial" w:eastAsia="Times New Roman" w:hAnsi="Arial" w:cs="Arial"/>
          <w:sz w:val="24"/>
          <w:szCs w:val="24"/>
        </w:rPr>
        <w:t>childcare</w:t>
      </w:r>
      <w:bookmarkStart w:id="0" w:name="_GoBack"/>
      <w:bookmarkEnd w:id="0"/>
      <w:del w:id="1" w:author="Heidi Hodges" w:date="2015-10-01T22:39:00Z">
        <w:r w:rsidR="001A3F80" w:rsidDel="009A54A1">
          <w:rPr>
            <w:rFonts w:ascii="Arial" w:eastAsia="Times New Roman" w:hAnsi="Arial" w:cs="Arial"/>
            <w:sz w:val="24"/>
            <w:szCs w:val="24"/>
          </w:rPr>
          <w:delText xml:space="preserve"> </w:delText>
        </w:r>
      </w:del>
      <w:r w:rsidR="00CE1DF4">
        <w:rPr>
          <w:rFonts w:ascii="Arial" w:eastAsia="Times New Roman" w:hAnsi="Arial" w:cs="Arial"/>
          <w:sz w:val="24"/>
          <w:szCs w:val="24"/>
        </w:rPr>
        <w:t xml:space="preserve"> or eldercare </w:t>
      </w:r>
      <w:r w:rsidR="001A3F80">
        <w:rPr>
          <w:rFonts w:ascii="Arial" w:eastAsia="Times New Roman" w:hAnsi="Arial" w:cs="Arial"/>
          <w:sz w:val="24"/>
          <w:szCs w:val="24"/>
        </w:rPr>
        <w:t xml:space="preserve">responsibilities are disproportionately impacted by the dueling stresses of balancing personal and work responsibilities.  Personal </w:t>
      </w:r>
      <w:r w:rsidR="00E5427B">
        <w:rPr>
          <w:rFonts w:ascii="Arial" w:eastAsia="Times New Roman" w:hAnsi="Arial" w:cs="Arial"/>
          <w:sz w:val="24"/>
          <w:szCs w:val="24"/>
        </w:rPr>
        <w:t xml:space="preserve">projects </w:t>
      </w:r>
      <w:r w:rsidR="001A3F80">
        <w:rPr>
          <w:rFonts w:ascii="Arial" w:eastAsia="Times New Roman" w:hAnsi="Arial" w:cs="Arial"/>
          <w:sz w:val="24"/>
          <w:szCs w:val="24"/>
        </w:rPr>
        <w:t xml:space="preserve">can </w:t>
      </w:r>
      <w:r w:rsidR="00E5427B">
        <w:rPr>
          <w:rFonts w:ascii="Arial" w:eastAsia="Times New Roman" w:hAnsi="Arial" w:cs="Arial"/>
          <w:sz w:val="24"/>
          <w:szCs w:val="24"/>
        </w:rPr>
        <w:t>take up attorney time during the workday and increase stress levels.</w:t>
      </w:r>
    </w:p>
    <w:p w:rsidR="00E5427B" w:rsidRDefault="00E5427B" w:rsidP="00CC6C44">
      <w:pPr>
        <w:spacing w:after="0" w:line="240" w:lineRule="auto"/>
        <w:rPr>
          <w:rFonts w:ascii="Arial" w:eastAsia="Times New Roman" w:hAnsi="Arial" w:cs="Arial"/>
          <w:sz w:val="24"/>
          <w:szCs w:val="24"/>
        </w:rPr>
      </w:pPr>
    </w:p>
    <w:p w:rsidR="00CC6C44" w:rsidRDefault="00CC6C44" w:rsidP="00CC6C44">
      <w:pPr>
        <w:spacing w:after="0" w:line="240" w:lineRule="auto"/>
        <w:rPr>
          <w:rFonts w:ascii="Arial" w:eastAsia="Times New Roman" w:hAnsi="Arial" w:cs="Arial"/>
          <w:sz w:val="24"/>
          <w:szCs w:val="24"/>
        </w:rPr>
      </w:pPr>
      <w:proofErr w:type="spellStart"/>
      <w:r w:rsidRPr="00CC6C44">
        <w:rPr>
          <w:rFonts w:ascii="Arial" w:eastAsia="Times New Roman" w:hAnsi="Arial" w:cs="Arial"/>
          <w:sz w:val="24"/>
          <w:szCs w:val="24"/>
        </w:rPr>
        <w:t>Equivity</w:t>
      </w:r>
      <w:proofErr w:type="spellEnd"/>
      <w:r w:rsidRPr="00CC6C44">
        <w:rPr>
          <w:rFonts w:ascii="Arial" w:eastAsia="Times New Roman" w:hAnsi="Arial" w:cs="Arial"/>
          <w:sz w:val="24"/>
          <w:szCs w:val="24"/>
        </w:rPr>
        <w:t xml:space="preserve"> has the answer. We offer dedicated virtual assistant services to </w:t>
      </w:r>
      <w:r w:rsidR="00E5427B">
        <w:rPr>
          <w:rFonts w:ascii="Arial" w:eastAsia="Times New Roman" w:hAnsi="Arial" w:cs="Arial"/>
          <w:sz w:val="24"/>
          <w:szCs w:val="24"/>
        </w:rPr>
        <w:t xml:space="preserve">organizations </w:t>
      </w:r>
      <w:r w:rsidRPr="00CC6C44">
        <w:rPr>
          <w:rFonts w:ascii="Arial" w:eastAsia="Times New Roman" w:hAnsi="Arial" w:cs="Arial"/>
          <w:sz w:val="24"/>
          <w:szCs w:val="24"/>
        </w:rPr>
        <w:t>looking for innovative solutions to increase employee productivity</w:t>
      </w:r>
      <w:r w:rsidR="00762813">
        <w:rPr>
          <w:rFonts w:ascii="Arial" w:eastAsia="Times New Roman" w:hAnsi="Arial" w:cs="Arial"/>
          <w:sz w:val="24"/>
          <w:szCs w:val="24"/>
        </w:rPr>
        <w:t xml:space="preserve"> and</w:t>
      </w:r>
      <w:r w:rsidRPr="00CC6C44">
        <w:rPr>
          <w:rFonts w:ascii="Arial" w:eastAsia="Times New Roman" w:hAnsi="Arial" w:cs="Arial"/>
          <w:sz w:val="24"/>
          <w:szCs w:val="24"/>
        </w:rPr>
        <w:t xml:space="preserve"> recruit and retain top talent.</w:t>
      </w:r>
    </w:p>
    <w:p w:rsidR="00CC6C44" w:rsidRDefault="00CC6C44" w:rsidP="00CC6C44">
      <w:pPr>
        <w:spacing w:after="0" w:line="240" w:lineRule="auto"/>
        <w:rPr>
          <w:rFonts w:ascii="Arial" w:eastAsia="Times New Roman" w:hAnsi="Arial" w:cs="Arial"/>
          <w:sz w:val="24"/>
          <w:szCs w:val="24"/>
        </w:rPr>
      </w:pPr>
    </w:p>
    <w:p w:rsidR="00CC6C44" w:rsidRPr="00CC6C44" w:rsidRDefault="00CC6C44" w:rsidP="00CC6C44">
      <w:pPr>
        <w:spacing w:after="0" w:line="240" w:lineRule="auto"/>
        <w:rPr>
          <w:rFonts w:ascii="Arial" w:eastAsia="Times New Roman" w:hAnsi="Arial" w:cs="Arial"/>
          <w:b/>
          <w:sz w:val="24"/>
          <w:szCs w:val="24"/>
        </w:rPr>
      </w:pPr>
      <w:r w:rsidRPr="00CC6C44">
        <w:rPr>
          <w:rFonts w:ascii="Arial" w:eastAsia="Times New Roman" w:hAnsi="Arial" w:cs="Arial"/>
          <w:b/>
          <w:sz w:val="24"/>
          <w:szCs w:val="24"/>
        </w:rPr>
        <w:t xml:space="preserve">What is a </w:t>
      </w:r>
      <w:r w:rsidR="00E5427B">
        <w:rPr>
          <w:rFonts w:ascii="Arial" w:eastAsia="Times New Roman" w:hAnsi="Arial" w:cs="Arial"/>
          <w:b/>
          <w:sz w:val="24"/>
          <w:szCs w:val="24"/>
        </w:rPr>
        <w:t xml:space="preserve">Dedicated </w:t>
      </w:r>
      <w:r w:rsidRPr="00CC6C44">
        <w:rPr>
          <w:rFonts w:ascii="Arial" w:eastAsia="Times New Roman" w:hAnsi="Arial" w:cs="Arial"/>
          <w:b/>
          <w:sz w:val="24"/>
          <w:szCs w:val="24"/>
        </w:rPr>
        <w:t>Virtual Assistant?</w:t>
      </w:r>
    </w:p>
    <w:p w:rsidR="00CC6C44" w:rsidRPr="00CC6C44" w:rsidRDefault="00CC6C44" w:rsidP="00CC6C44">
      <w:pPr>
        <w:spacing w:after="0" w:line="240" w:lineRule="auto"/>
        <w:rPr>
          <w:rFonts w:ascii="Arial" w:eastAsia="Times New Roman" w:hAnsi="Arial" w:cs="Arial"/>
          <w:sz w:val="24"/>
          <w:szCs w:val="24"/>
        </w:rPr>
      </w:pPr>
      <w:r w:rsidRPr="00CC6C44">
        <w:rPr>
          <w:rFonts w:ascii="Arial" w:eastAsia="Times New Roman" w:hAnsi="Arial" w:cs="Arial"/>
          <w:sz w:val="24"/>
          <w:szCs w:val="24"/>
        </w:rPr>
        <w:t xml:space="preserve">A virtual assistant is an assistant that works remotely and performs a wide variety of </w:t>
      </w:r>
    </w:p>
    <w:p w:rsidR="00CC6C44" w:rsidRDefault="00CC6C44" w:rsidP="00CC6C44">
      <w:pPr>
        <w:spacing w:after="0" w:line="240" w:lineRule="auto"/>
        <w:rPr>
          <w:rFonts w:ascii="Arial" w:eastAsia="Times New Roman" w:hAnsi="Arial" w:cs="Arial"/>
          <w:sz w:val="24"/>
          <w:szCs w:val="24"/>
        </w:rPr>
      </w:pPr>
      <w:proofErr w:type="gramStart"/>
      <w:r w:rsidRPr="00CC6C44">
        <w:rPr>
          <w:rFonts w:ascii="Arial" w:eastAsia="Times New Roman" w:hAnsi="Arial" w:cs="Arial"/>
          <w:sz w:val="24"/>
          <w:szCs w:val="24"/>
        </w:rPr>
        <w:t>administrative</w:t>
      </w:r>
      <w:proofErr w:type="gramEnd"/>
      <w:r w:rsidRPr="00CC6C44">
        <w:rPr>
          <w:rFonts w:ascii="Arial" w:eastAsia="Times New Roman" w:hAnsi="Arial" w:cs="Arial"/>
          <w:sz w:val="24"/>
          <w:szCs w:val="24"/>
        </w:rPr>
        <w:t xml:space="preserve"> and personal tasks. </w:t>
      </w:r>
      <w:r w:rsidR="00762813">
        <w:rPr>
          <w:rFonts w:ascii="Arial" w:eastAsia="Times New Roman" w:hAnsi="Arial" w:cs="Arial"/>
          <w:sz w:val="24"/>
          <w:szCs w:val="24"/>
        </w:rPr>
        <w:t>Our virtual assistants are dedicated because one virtual assistant handles all of the tasks for any given attorney.</w:t>
      </w:r>
    </w:p>
    <w:p w:rsidR="00762813" w:rsidRDefault="00762813" w:rsidP="00CC6C44">
      <w:pPr>
        <w:spacing w:after="0" w:line="240" w:lineRule="auto"/>
        <w:rPr>
          <w:rFonts w:ascii="Arial" w:eastAsia="Times New Roman" w:hAnsi="Arial" w:cs="Arial"/>
          <w:sz w:val="24"/>
          <w:szCs w:val="24"/>
        </w:rPr>
      </w:pPr>
    </w:p>
    <w:p w:rsidR="00762813" w:rsidRDefault="00762813" w:rsidP="00CC6C44">
      <w:pPr>
        <w:spacing w:after="0" w:line="240" w:lineRule="auto"/>
        <w:rPr>
          <w:rFonts w:ascii="Arial" w:eastAsia="Times New Roman" w:hAnsi="Arial" w:cs="Arial"/>
          <w:sz w:val="24"/>
          <w:szCs w:val="24"/>
        </w:rPr>
      </w:pPr>
      <w:r>
        <w:rPr>
          <w:rFonts w:ascii="Arial" w:eastAsia="Times New Roman" w:hAnsi="Arial" w:cs="Arial"/>
          <w:sz w:val="24"/>
          <w:szCs w:val="24"/>
        </w:rPr>
        <w:t>Our virtual assistants are not concierges</w:t>
      </w:r>
      <w:r w:rsidR="00CE1DF4">
        <w:rPr>
          <w:rFonts w:ascii="Arial" w:eastAsia="Times New Roman" w:hAnsi="Arial" w:cs="Arial"/>
          <w:sz w:val="24"/>
          <w:szCs w:val="24"/>
        </w:rPr>
        <w:t xml:space="preserve"> or task completers</w:t>
      </w:r>
      <w:r>
        <w:rPr>
          <w:rFonts w:ascii="Arial" w:eastAsia="Times New Roman" w:hAnsi="Arial" w:cs="Arial"/>
          <w:sz w:val="24"/>
          <w:szCs w:val="24"/>
        </w:rPr>
        <w:t>.  They are true personal assistants that can handle the long-term, ongoing projects that require organization, management, and regular follow up.</w:t>
      </w:r>
      <w:r w:rsidR="00AE4077">
        <w:rPr>
          <w:rFonts w:ascii="Arial" w:eastAsia="Times New Roman" w:hAnsi="Arial" w:cs="Arial"/>
          <w:sz w:val="24"/>
          <w:szCs w:val="24"/>
        </w:rPr>
        <w:t xml:space="preserve">  </w:t>
      </w:r>
      <w:proofErr w:type="spellStart"/>
      <w:r w:rsidR="00AE4077">
        <w:rPr>
          <w:rFonts w:ascii="Arial" w:eastAsia="Times New Roman" w:hAnsi="Arial" w:cs="Arial"/>
          <w:sz w:val="24"/>
          <w:szCs w:val="24"/>
        </w:rPr>
        <w:t>Equivity</w:t>
      </w:r>
      <w:proofErr w:type="spellEnd"/>
      <w:r w:rsidR="00AE4077">
        <w:rPr>
          <w:rFonts w:ascii="Arial" w:eastAsia="Times New Roman" w:hAnsi="Arial" w:cs="Arial"/>
          <w:sz w:val="24"/>
          <w:szCs w:val="24"/>
        </w:rPr>
        <w:t xml:space="preserve"> virtual assistant services can complement an existing concierge program by handling higher order projects unsuitable for concierges.</w:t>
      </w:r>
    </w:p>
    <w:p w:rsidR="00CC6C44" w:rsidRDefault="00CC6C44" w:rsidP="00CC6C44">
      <w:pPr>
        <w:spacing w:after="0" w:line="240" w:lineRule="auto"/>
        <w:rPr>
          <w:rFonts w:ascii="Arial" w:eastAsia="Times New Roman" w:hAnsi="Arial" w:cs="Arial"/>
          <w:sz w:val="24"/>
          <w:szCs w:val="24"/>
        </w:rPr>
      </w:pPr>
    </w:p>
    <w:p w:rsidR="00CC6C44" w:rsidRPr="00CC6C44" w:rsidRDefault="00CC6C44" w:rsidP="00CC6C44">
      <w:pPr>
        <w:spacing w:after="0" w:line="240" w:lineRule="auto"/>
        <w:rPr>
          <w:rFonts w:ascii="Arial" w:eastAsia="Times New Roman" w:hAnsi="Arial" w:cs="Arial"/>
          <w:b/>
          <w:sz w:val="24"/>
          <w:szCs w:val="24"/>
        </w:rPr>
      </w:pPr>
      <w:r w:rsidRPr="00CC6C44">
        <w:rPr>
          <w:rFonts w:ascii="Arial" w:eastAsia="Times New Roman" w:hAnsi="Arial" w:cs="Arial"/>
          <w:b/>
          <w:sz w:val="24"/>
          <w:szCs w:val="24"/>
        </w:rPr>
        <w:t>Why Virtual Assistant Services?</w:t>
      </w:r>
    </w:p>
    <w:p w:rsidR="00CC6C44" w:rsidRPr="00CC6C44" w:rsidRDefault="00CC6C44" w:rsidP="00CC6C44">
      <w:pPr>
        <w:spacing w:after="0" w:line="240" w:lineRule="auto"/>
        <w:rPr>
          <w:rFonts w:ascii="Arial" w:eastAsia="Times New Roman" w:hAnsi="Arial" w:cs="Arial"/>
          <w:sz w:val="24"/>
          <w:szCs w:val="24"/>
        </w:rPr>
      </w:pPr>
      <w:r w:rsidRPr="00CC6C44">
        <w:rPr>
          <w:rFonts w:ascii="Arial" w:eastAsia="Times New Roman" w:hAnsi="Arial" w:cs="Arial"/>
          <w:sz w:val="24"/>
          <w:szCs w:val="24"/>
        </w:rPr>
        <w:t xml:space="preserve">Because you recognize </w:t>
      </w:r>
      <w:r w:rsidR="00AE4077">
        <w:rPr>
          <w:rFonts w:ascii="Arial" w:eastAsia="Times New Roman" w:hAnsi="Arial" w:cs="Arial"/>
          <w:sz w:val="24"/>
          <w:szCs w:val="24"/>
        </w:rPr>
        <w:t xml:space="preserve">that personal stresses on your </w:t>
      </w:r>
      <w:r w:rsidR="001A3F80">
        <w:rPr>
          <w:rFonts w:ascii="Arial" w:eastAsia="Times New Roman" w:hAnsi="Arial" w:cs="Arial"/>
          <w:sz w:val="24"/>
          <w:szCs w:val="24"/>
        </w:rPr>
        <w:t>attorneys</w:t>
      </w:r>
      <w:r w:rsidR="00AE4077">
        <w:rPr>
          <w:rFonts w:ascii="Arial" w:eastAsia="Times New Roman" w:hAnsi="Arial" w:cs="Arial"/>
          <w:sz w:val="24"/>
          <w:szCs w:val="24"/>
        </w:rPr>
        <w:t xml:space="preserve"> – concerns like searching for a new house to </w:t>
      </w:r>
      <w:r w:rsidR="001A3F80">
        <w:rPr>
          <w:rFonts w:ascii="Arial" w:eastAsia="Times New Roman" w:hAnsi="Arial" w:cs="Arial"/>
          <w:sz w:val="24"/>
          <w:szCs w:val="24"/>
        </w:rPr>
        <w:t>finding a suitable doctor for an aging parent – take up their time and distract their attention</w:t>
      </w:r>
      <w:r w:rsidRPr="00CC6C44">
        <w:rPr>
          <w:rFonts w:ascii="Arial" w:eastAsia="Times New Roman" w:hAnsi="Arial" w:cs="Arial"/>
          <w:sz w:val="24"/>
          <w:szCs w:val="24"/>
        </w:rPr>
        <w:t xml:space="preserve">. Allowing your employees to delegate </w:t>
      </w:r>
      <w:r w:rsidR="001A3F80">
        <w:rPr>
          <w:rFonts w:ascii="Arial" w:eastAsia="Times New Roman" w:hAnsi="Arial" w:cs="Arial"/>
          <w:sz w:val="24"/>
          <w:szCs w:val="24"/>
        </w:rPr>
        <w:t xml:space="preserve">these projects </w:t>
      </w:r>
      <w:r w:rsidRPr="00CC6C44">
        <w:rPr>
          <w:rFonts w:ascii="Arial" w:eastAsia="Times New Roman" w:hAnsi="Arial" w:cs="Arial"/>
          <w:sz w:val="24"/>
          <w:szCs w:val="24"/>
        </w:rPr>
        <w:t xml:space="preserve">to a virtual assistant frees up their time, allowing them to focus on an important project or to better manage their work and personal responsibilities. </w:t>
      </w:r>
    </w:p>
    <w:p w:rsidR="00CC6C44" w:rsidRPr="00CC6C44" w:rsidRDefault="00CC6C44" w:rsidP="00CC6C44">
      <w:pPr>
        <w:spacing w:after="0" w:line="240" w:lineRule="auto"/>
        <w:rPr>
          <w:rFonts w:ascii="Arial" w:eastAsia="Times New Roman" w:hAnsi="Arial" w:cs="Arial"/>
          <w:sz w:val="24"/>
          <w:szCs w:val="24"/>
        </w:rPr>
      </w:pPr>
    </w:p>
    <w:p w:rsidR="00CC6C44" w:rsidRPr="00CC6C44" w:rsidRDefault="00CC6C44" w:rsidP="00CC6C44">
      <w:pPr>
        <w:spacing w:after="0" w:line="240" w:lineRule="auto"/>
        <w:rPr>
          <w:rFonts w:ascii="Arial" w:eastAsia="Times New Roman" w:hAnsi="Arial" w:cs="Arial"/>
          <w:sz w:val="24"/>
          <w:szCs w:val="24"/>
        </w:rPr>
      </w:pPr>
      <w:proofErr w:type="spellStart"/>
      <w:r w:rsidRPr="00CC6C44">
        <w:rPr>
          <w:rFonts w:ascii="Arial" w:eastAsia="Times New Roman" w:hAnsi="Arial" w:cs="Arial"/>
          <w:sz w:val="24"/>
          <w:szCs w:val="24"/>
        </w:rPr>
        <w:t>Equivity’s</w:t>
      </w:r>
      <w:proofErr w:type="spellEnd"/>
      <w:r w:rsidRPr="00CC6C44">
        <w:rPr>
          <w:rFonts w:ascii="Arial" w:eastAsia="Times New Roman" w:hAnsi="Arial" w:cs="Arial"/>
          <w:sz w:val="24"/>
          <w:szCs w:val="24"/>
        </w:rPr>
        <w:t xml:space="preserve"> services can provide value to your business in a variety of ways.</w:t>
      </w:r>
    </w:p>
    <w:p w:rsidR="001A3F80" w:rsidRPr="00CC6C44" w:rsidRDefault="00CC6C44" w:rsidP="001A3F80">
      <w:pPr>
        <w:spacing w:after="0" w:line="240" w:lineRule="auto"/>
        <w:rPr>
          <w:rFonts w:ascii="Arial" w:eastAsia="Times New Roman" w:hAnsi="Arial" w:cs="Arial"/>
          <w:sz w:val="24"/>
          <w:szCs w:val="24"/>
        </w:rPr>
      </w:pPr>
      <w:r w:rsidRPr="00CC6C44">
        <w:rPr>
          <w:rFonts w:ascii="Arial" w:eastAsia="Times New Roman" w:hAnsi="Arial" w:cs="Arial"/>
          <w:b/>
          <w:sz w:val="24"/>
          <w:szCs w:val="24"/>
        </w:rPr>
        <w:t xml:space="preserve">• Retain </w:t>
      </w:r>
      <w:r w:rsidR="001A3F80">
        <w:rPr>
          <w:rFonts w:ascii="Arial" w:eastAsia="Times New Roman" w:hAnsi="Arial" w:cs="Arial"/>
          <w:b/>
          <w:sz w:val="24"/>
          <w:szCs w:val="24"/>
        </w:rPr>
        <w:t>and promote a diverse workforce</w:t>
      </w:r>
      <w:r w:rsidRPr="00CC6C44">
        <w:rPr>
          <w:rFonts w:ascii="Arial" w:eastAsia="Times New Roman" w:hAnsi="Arial" w:cs="Arial"/>
          <w:b/>
          <w:sz w:val="24"/>
          <w:szCs w:val="24"/>
        </w:rPr>
        <w:t>.</w:t>
      </w:r>
      <w:r w:rsidRPr="00CC6C44">
        <w:rPr>
          <w:rFonts w:ascii="Arial" w:eastAsia="Times New Roman" w:hAnsi="Arial" w:cs="Arial"/>
          <w:sz w:val="24"/>
          <w:szCs w:val="24"/>
        </w:rPr>
        <w:t xml:space="preserve"> </w:t>
      </w:r>
      <w:r w:rsidR="00BB0D44">
        <w:rPr>
          <w:rFonts w:ascii="Arial" w:eastAsia="Times New Roman" w:hAnsi="Arial" w:cs="Arial"/>
          <w:sz w:val="24"/>
          <w:szCs w:val="24"/>
        </w:rPr>
        <w:t>High-end legal practice can be a challenging career for employees with significant at-home and childcare responsibilities. Providing virtual assistant services assists these attorneys in balancing work and personal life responsibilities.</w:t>
      </w:r>
    </w:p>
    <w:p w:rsidR="00CC6C44" w:rsidRPr="00CC6C44" w:rsidRDefault="00CC6C44" w:rsidP="00CC6C44">
      <w:pPr>
        <w:spacing w:after="0" w:line="240" w:lineRule="auto"/>
        <w:rPr>
          <w:rFonts w:ascii="Arial" w:eastAsia="Times New Roman" w:hAnsi="Arial" w:cs="Arial"/>
          <w:sz w:val="24"/>
          <w:szCs w:val="24"/>
        </w:rPr>
      </w:pPr>
      <w:r w:rsidRPr="00CC6C44">
        <w:rPr>
          <w:rFonts w:ascii="Arial" w:eastAsia="Times New Roman" w:hAnsi="Arial" w:cs="Arial"/>
          <w:b/>
          <w:sz w:val="24"/>
          <w:szCs w:val="24"/>
        </w:rPr>
        <w:t>• Strengthen recruiting.</w:t>
      </w:r>
      <w:r w:rsidRPr="00CC6C44">
        <w:rPr>
          <w:rFonts w:ascii="Arial" w:eastAsia="Times New Roman" w:hAnsi="Arial" w:cs="Arial"/>
          <w:sz w:val="24"/>
          <w:szCs w:val="24"/>
        </w:rPr>
        <w:t xml:space="preserve"> Differentiate your business from competitors by demonstrating </w:t>
      </w:r>
    </w:p>
    <w:p w:rsidR="00CC6C44" w:rsidRPr="00CC6C44" w:rsidRDefault="00CC6C44" w:rsidP="00CC6C44">
      <w:pPr>
        <w:spacing w:after="0" w:line="240" w:lineRule="auto"/>
        <w:rPr>
          <w:rFonts w:ascii="Arial" w:eastAsia="Times New Roman" w:hAnsi="Arial" w:cs="Arial"/>
          <w:sz w:val="24"/>
          <w:szCs w:val="24"/>
        </w:rPr>
      </w:pPr>
      <w:proofErr w:type="gramStart"/>
      <w:r w:rsidRPr="00CC6C44">
        <w:rPr>
          <w:rFonts w:ascii="Arial" w:eastAsia="Times New Roman" w:hAnsi="Arial" w:cs="Arial"/>
          <w:sz w:val="24"/>
          <w:szCs w:val="24"/>
        </w:rPr>
        <w:t>a</w:t>
      </w:r>
      <w:proofErr w:type="gramEnd"/>
      <w:r w:rsidRPr="00CC6C44">
        <w:rPr>
          <w:rFonts w:ascii="Arial" w:eastAsia="Times New Roman" w:hAnsi="Arial" w:cs="Arial"/>
          <w:sz w:val="24"/>
          <w:szCs w:val="24"/>
        </w:rPr>
        <w:t xml:space="preserve"> tangible commitment to aiding </w:t>
      </w:r>
      <w:r w:rsidR="001A3F80">
        <w:rPr>
          <w:rFonts w:ascii="Arial" w:eastAsia="Times New Roman" w:hAnsi="Arial" w:cs="Arial"/>
          <w:sz w:val="24"/>
          <w:szCs w:val="24"/>
        </w:rPr>
        <w:t xml:space="preserve">attorneys </w:t>
      </w:r>
      <w:r w:rsidRPr="00CC6C44">
        <w:rPr>
          <w:rFonts w:ascii="Arial" w:eastAsia="Times New Roman" w:hAnsi="Arial" w:cs="Arial"/>
          <w:sz w:val="24"/>
          <w:szCs w:val="24"/>
        </w:rPr>
        <w:t>in managing their personal lives.</w:t>
      </w:r>
    </w:p>
    <w:p w:rsidR="00CC6C44" w:rsidRPr="00CC6C44" w:rsidRDefault="00CC6C44" w:rsidP="00CC6C44">
      <w:pPr>
        <w:spacing w:after="0" w:line="240" w:lineRule="auto"/>
        <w:rPr>
          <w:rFonts w:ascii="Arial" w:eastAsia="Times New Roman" w:hAnsi="Arial" w:cs="Arial"/>
          <w:sz w:val="24"/>
          <w:szCs w:val="24"/>
        </w:rPr>
      </w:pPr>
      <w:r w:rsidRPr="00CC6C44">
        <w:rPr>
          <w:rFonts w:ascii="Arial" w:eastAsia="Times New Roman" w:hAnsi="Arial" w:cs="Arial"/>
          <w:b/>
          <w:sz w:val="24"/>
          <w:szCs w:val="24"/>
        </w:rPr>
        <w:t>• Increase productivity.</w:t>
      </w:r>
      <w:r w:rsidRPr="00CC6C44">
        <w:rPr>
          <w:rFonts w:ascii="Arial" w:eastAsia="Times New Roman" w:hAnsi="Arial" w:cs="Arial"/>
          <w:sz w:val="24"/>
          <w:szCs w:val="24"/>
        </w:rPr>
        <w:t xml:space="preserve"> </w:t>
      </w:r>
      <w:r w:rsidR="001A3F80">
        <w:rPr>
          <w:rFonts w:ascii="Arial" w:eastAsia="Times New Roman" w:hAnsi="Arial" w:cs="Arial"/>
          <w:sz w:val="24"/>
          <w:szCs w:val="24"/>
        </w:rPr>
        <w:t xml:space="preserve">Time spent handling personal concerns inevitably reduces the time attorneys spend working for clients. </w:t>
      </w:r>
      <w:r w:rsidRPr="00CC6C44">
        <w:rPr>
          <w:rFonts w:ascii="Arial" w:eastAsia="Times New Roman" w:hAnsi="Arial" w:cs="Arial"/>
          <w:sz w:val="24"/>
          <w:szCs w:val="24"/>
        </w:rPr>
        <w:t xml:space="preserve"> By offering these services, </w:t>
      </w:r>
      <w:r w:rsidR="001A3F80">
        <w:rPr>
          <w:rFonts w:ascii="Arial" w:eastAsia="Times New Roman" w:hAnsi="Arial" w:cs="Arial"/>
          <w:sz w:val="24"/>
          <w:szCs w:val="24"/>
        </w:rPr>
        <w:t xml:space="preserve">attorneys </w:t>
      </w:r>
      <w:r w:rsidRPr="00CC6C44">
        <w:rPr>
          <w:rFonts w:ascii="Arial" w:eastAsia="Times New Roman" w:hAnsi="Arial" w:cs="Arial"/>
          <w:sz w:val="24"/>
          <w:szCs w:val="24"/>
        </w:rPr>
        <w:t xml:space="preserve">can </w:t>
      </w:r>
    </w:p>
    <w:p w:rsidR="00CC6C44" w:rsidRPr="00CC6C44" w:rsidRDefault="00CC6C44" w:rsidP="00CC6C44">
      <w:pPr>
        <w:spacing w:after="0" w:line="240" w:lineRule="auto"/>
        <w:rPr>
          <w:rFonts w:ascii="Arial" w:eastAsia="Times New Roman" w:hAnsi="Arial" w:cs="Arial"/>
          <w:sz w:val="24"/>
          <w:szCs w:val="24"/>
        </w:rPr>
      </w:pPr>
      <w:proofErr w:type="gramStart"/>
      <w:r w:rsidRPr="00CC6C44">
        <w:rPr>
          <w:rFonts w:ascii="Arial" w:eastAsia="Times New Roman" w:hAnsi="Arial" w:cs="Arial"/>
          <w:sz w:val="24"/>
          <w:szCs w:val="24"/>
        </w:rPr>
        <w:t>focus</w:t>
      </w:r>
      <w:proofErr w:type="gramEnd"/>
      <w:r w:rsidRPr="00CC6C44">
        <w:rPr>
          <w:rFonts w:ascii="Arial" w:eastAsia="Times New Roman" w:hAnsi="Arial" w:cs="Arial"/>
          <w:sz w:val="24"/>
          <w:szCs w:val="24"/>
        </w:rPr>
        <w:t xml:space="preserve"> on the task at hand and avoid distractions.</w:t>
      </w:r>
    </w:p>
    <w:p w:rsidR="00CC6C44" w:rsidRPr="00CC6C44" w:rsidRDefault="00CC6C44" w:rsidP="00CC6C44">
      <w:pPr>
        <w:spacing w:after="0" w:line="240" w:lineRule="auto"/>
        <w:rPr>
          <w:rFonts w:ascii="Arial" w:eastAsia="Times New Roman" w:hAnsi="Arial" w:cs="Arial"/>
          <w:sz w:val="24"/>
          <w:szCs w:val="24"/>
        </w:rPr>
      </w:pPr>
      <w:r w:rsidRPr="00CC6C44">
        <w:rPr>
          <w:rFonts w:ascii="Arial" w:eastAsia="Times New Roman" w:hAnsi="Arial" w:cs="Arial"/>
          <w:b/>
          <w:sz w:val="24"/>
          <w:szCs w:val="24"/>
        </w:rPr>
        <w:t xml:space="preserve">• Improve </w:t>
      </w:r>
      <w:r w:rsidR="00BB0D44">
        <w:rPr>
          <w:rFonts w:ascii="Arial" w:eastAsia="Times New Roman" w:hAnsi="Arial" w:cs="Arial"/>
          <w:b/>
          <w:sz w:val="24"/>
          <w:szCs w:val="24"/>
        </w:rPr>
        <w:t xml:space="preserve">attorney </w:t>
      </w:r>
      <w:r w:rsidRPr="00CC6C44">
        <w:rPr>
          <w:rFonts w:ascii="Arial" w:eastAsia="Times New Roman" w:hAnsi="Arial" w:cs="Arial"/>
          <w:b/>
          <w:sz w:val="24"/>
          <w:szCs w:val="24"/>
        </w:rPr>
        <w:t>morale.</w:t>
      </w:r>
      <w:r>
        <w:rPr>
          <w:rFonts w:ascii="Arial" w:eastAsia="Times New Roman" w:hAnsi="Arial" w:cs="Arial"/>
          <w:sz w:val="24"/>
          <w:szCs w:val="24"/>
        </w:rPr>
        <w:t xml:space="preserve">  </w:t>
      </w:r>
      <w:r w:rsidRPr="00CC6C44">
        <w:rPr>
          <w:rFonts w:ascii="Arial" w:eastAsia="Times New Roman" w:hAnsi="Arial" w:cs="Arial"/>
          <w:sz w:val="24"/>
          <w:szCs w:val="24"/>
        </w:rPr>
        <w:t xml:space="preserve">Providing services sends the message that your company recognizes the demands on your employees and appreciates their commitment. </w:t>
      </w:r>
    </w:p>
    <w:p w:rsidR="00CC6C44" w:rsidRPr="00CC6C44" w:rsidRDefault="00CC6C44" w:rsidP="00CC6C44">
      <w:pPr>
        <w:spacing w:after="0" w:line="240" w:lineRule="auto"/>
        <w:rPr>
          <w:rFonts w:ascii="Arial" w:eastAsia="Times New Roman" w:hAnsi="Arial" w:cs="Arial"/>
          <w:sz w:val="24"/>
          <w:szCs w:val="24"/>
        </w:rPr>
      </w:pPr>
    </w:p>
    <w:p w:rsidR="00CC6C44" w:rsidRPr="00CC6C44" w:rsidRDefault="00CC6C44" w:rsidP="00CC6C44">
      <w:pPr>
        <w:spacing w:after="0" w:line="240" w:lineRule="auto"/>
        <w:rPr>
          <w:rFonts w:ascii="Arial" w:eastAsia="Times New Roman" w:hAnsi="Arial" w:cs="Arial"/>
          <w:b/>
          <w:sz w:val="24"/>
          <w:szCs w:val="24"/>
        </w:rPr>
      </w:pPr>
      <w:r w:rsidRPr="00CC6C44">
        <w:rPr>
          <w:rFonts w:ascii="Arial" w:eastAsia="Times New Roman" w:hAnsi="Arial" w:cs="Arial"/>
          <w:b/>
          <w:sz w:val="24"/>
          <w:szCs w:val="24"/>
        </w:rPr>
        <w:t xml:space="preserve">Why </w:t>
      </w:r>
      <w:proofErr w:type="spellStart"/>
      <w:r w:rsidRPr="00CC6C44">
        <w:rPr>
          <w:rFonts w:ascii="Arial" w:eastAsia="Times New Roman" w:hAnsi="Arial" w:cs="Arial"/>
          <w:b/>
          <w:sz w:val="24"/>
          <w:szCs w:val="24"/>
        </w:rPr>
        <w:t>Equivity</w:t>
      </w:r>
      <w:proofErr w:type="spellEnd"/>
      <w:r w:rsidRPr="00CC6C44">
        <w:rPr>
          <w:rFonts w:ascii="Arial" w:eastAsia="Times New Roman" w:hAnsi="Arial" w:cs="Arial"/>
          <w:b/>
          <w:sz w:val="24"/>
          <w:szCs w:val="24"/>
        </w:rPr>
        <w:t>?</w:t>
      </w:r>
    </w:p>
    <w:p w:rsidR="00CC6C44" w:rsidRPr="00CC6C44" w:rsidRDefault="00CC6C44" w:rsidP="00CC6C44">
      <w:pPr>
        <w:spacing w:after="0" w:line="240" w:lineRule="auto"/>
        <w:rPr>
          <w:rFonts w:ascii="Arial" w:eastAsia="Times New Roman" w:hAnsi="Arial" w:cs="Arial"/>
          <w:sz w:val="24"/>
          <w:szCs w:val="24"/>
        </w:rPr>
      </w:pPr>
      <w:r w:rsidRPr="00CC6C44">
        <w:rPr>
          <w:rFonts w:ascii="Arial" w:eastAsia="Times New Roman" w:hAnsi="Arial" w:cs="Arial"/>
          <w:sz w:val="24"/>
          <w:szCs w:val="24"/>
        </w:rPr>
        <w:lastRenderedPageBreak/>
        <w:t>We hire only the most qualified and experienced candidates. Our selective hiring process ensures that your employees are aided by assistants that are intelligent, proactive, and organized. Our virtual assistants are US-based, college educated and experienced in a wide array of industries from start-ups to multinational corporations.</w:t>
      </w:r>
    </w:p>
    <w:p w:rsidR="00CC6C44" w:rsidRDefault="00CC6C44" w:rsidP="00CC6C44">
      <w:pPr>
        <w:spacing w:after="0" w:line="240" w:lineRule="auto"/>
        <w:rPr>
          <w:rFonts w:ascii="Arial" w:eastAsia="Times New Roman" w:hAnsi="Arial" w:cs="Arial"/>
          <w:sz w:val="24"/>
          <w:szCs w:val="24"/>
        </w:rPr>
      </w:pPr>
    </w:p>
    <w:p w:rsidR="00CC6C44" w:rsidRDefault="00BB0D44" w:rsidP="00CC6C44">
      <w:pPr>
        <w:spacing w:after="0" w:line="240" w:lineRule="auto"/>
        <w:rPr>
          <w:rFonts w:ascii="Arial" w:eastAsia="Times New Roman" w:hAnsi="Arial" w:cs="Arial"/>
          <w:sz w:val="24"/>
          <w:szCs w:val="24"/>
        </w:rPr>
      </w:pPr>
      <w:proofErr w:type="spellStart"/>
      <w:r>
        <w:rPr>
          <w:rFonts w:ascii="Arial" w:eastAsia="Times New Roman" w:hAnsi="Arial" w:cs="Arial"/>
          <w:sz w:val="24"/>
          <w:szCs w:val="24"/>
        </w:rPr>
        <w:t>Equivity’s</w:t>
      </w:r>
      <w:proofErr w:type="spellEnd"/>
      <w:r>
        <w:rPr>
          <w:rFonts w:ascii="Arial" w:eastAsia="Times New Roman" w:hAnsi="Arial" w:cs="Arial"/>
          <w:sz w:val="24"/>
          <w:szCs w:val="24"/>
        </w:rPr>
        <w:t xml:space="preserve"> virtual assistant services provide measurable benefits.  </w:t>
      </w:r>
      <w:r w:rsidR="00F8427C">
        <w:rPr>
          <w:rFonts w:ascii="Arial" w:eastAsia="Times New Roman" w:hAnsi="Arial" w:cs="Arial"/>
          <w:sz w:val="24"/>
          <w:szCs w:val="24"/>
        </w:rPr>
        <w:t>You will receive periodic reports summarizing how many hours of service are used, how many requests are being made, and which groups of attorneys are utilizing the service.</w:t>
      </w:r>
    </w:p>
    <w:p w:rsidR="00F8427C" w:rsidRDefault="00F8427C" w:rsidP="00CC6C44">
      <w:pPr>
        <w:spacing w:after="0" w:line="240" w:lineRule="auto"/>
        <w:rPr>
          <w:rFonts w:ascii="Arial" w:eastAsia="Times New Roman" w:hAnsi="Arial" w:cs="Arial"/>
          <w:sz w:val="24"/>
          <w:szCs w:val="24"/>
        </w:rPr>
      </w:pPr>
    </w:p>
    <w:p w:rsidR="00F8427C" w:rsidRPr="00CC6C44" w:rsidRDefault="00F8427C" w:rsidP="00CC6C44">
      <w:pPr>
        <w:spacing w:after="0" w:line="240" w:lineRule="auto"/>
        <w:rPr>
          <w:rFonts w:ascii="Arial" w:eastAsia="Times New Roman" w:hAnsi="Arial" w:cs="Arial"/>
          <w:sz w:val="24"/>
          <w:szCs w:val="24"/>
        </w:rPr>
      </w:pPr>
      <w:r>
        <w:rPr>
          <w:rFonts w:ascii="Arial" w:eastAsia="Times New Roman" w:hAnsi="Arial" w:cs="Arial"/>
          <w:sz w:val="24"/>
          <w:szCs w:val="24"/>
        </w:rPr>
        <w:t xml:space="preserve">Attorneys login through a web portal customized with your law firm’s </w:t>
      </w:r>
      <w:proofErr w:type="spellStart"/>
      <w:r w:rsidR="00CE4929">
        <w:rPr>
          <w:rFonts w:ascii="Arial" w:eastAsia="Times New Roman" w:hAnsi="Arial" w:cs="Arial"/>
          <w:sz w:val="24"/>
          <w:szCs w:val="24"/>
        </w:rPr>
        <w:t>lbranding</w:t>
      </w:r>
      <w:proofErr w:type="spellEnd"/>
      <w:r>
        <w:rPr>
          <w:rFonts w:ascii="Arial" w:eastAsia="Times New Roman" w:hAnsi="Arial" w:cs="Arial"/>
          <w:sz w:val="24"/>
          <w:szCs w:val="24"/>
        </w:rPr>
        <w:t>.  Through the portal, they can make requests, track existing requests, and see how many hours they have remaining to use.  The web interface also allows administrators to modify the attorneys that participate in the plan and to re-allocate plan hours.</w:t>
      </w:r>
    </w:p>
    <w:p w:rsidR="0055226E" w:rsidRDefault="0055226E"/>
    <w:sectPr w:rsidR="005522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C44"/>
    <w:rsid w:val="001A3F80"/>
    <w:rsid w:val="0055226E"/>
    <w:rsid w:val="00762813"/>
    <w:rsid w:val="009A54A1"/>
    <w:rsid w:val="00AA1BE9"/>
    <w:rsid w:val="00AE4077"/>
    <w:rsid w:val="00BB0D44"/>
    <w:rsid w:val="00C02CB6"/>
    <w:rsid w:val="00CC6C44"/>
    <w:rsid w:val="00CE1DF4"/>
    <w:rsid w:val="00CE4929"/>
    <w:rsid w:val="00E5427B"/>
    <w:rsid w:val="00F55C10"/>
    <w:rsid w:val="00F84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1BE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1B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1BE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1BE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7385">
      <w:bodyDiv w:val="1"/>
      <w:marLeft w:val="0"/>
      <w:marRight w:val="0"/>
      <w:marTop w:val="0"/>
      <w:marBottom w:val="0"/>
      <w:divBdr>
        <w:top w:val="none" w:sz="0" w:space="0" w:color="auto"/>
        <w:left w:val="none" w:sz="0" w:space="0" w:color="auto"/>
        <w:bottom w:val="none" w:sz="0" w:space="0" w:color="auto"/>
        <w:right w:val="none" w:sz="0" w:space="0" w:color="auto"/>
      </w:divBdr>
      <w:divsChild>
        <w:div w:id="353581812">
          <w:marLeft w:val="0"/>
          <w:marRight w:val="0"/>
          <w:marTop w:val="0"/>
          <w:marBottom w:val="0"/>
          <w:divBdr>
            <w:top w:val="none" w:sz="0" w:space="0" w:color="auto"/>
            <w:left w:val="none" w:sz="0" w:space="0" w:color="auto"/>
            <w:bottom w:val="none" w:sz="0" w:space="0" w:color="auto"/>
            <w:right w:val="none" w:sz="0" w:space="0" w:color="auto"/>
          </w:divBdr>
        </w:div>
        <w:div w:id="1303851469">
          <w:marLeft w:val="0"/>
          <w:marRight w:val="0"/>
          <w:marTop w:val="0"/>
          <w:marBottom w:val="0"/>
          <w:divBdr>
            <w:top w:val="none" w:sz="0" w:space="0" w:color="auto"/>
            <w:left w:val="none" w:sz="0" w:space="0" w:color="auto"/>
            <w:bottom w:val="none" w:sz="0" w:space="0" w:color="auto"/>
            <w:right w:val="none" w:sz="0" w:space="0" w:color="auto"/>
          </w:divBdr>
        </w:div>
        <w:div w:id="779491368">
          <w:marLeft w:val="0"/>
          <w:marRight w:val="0"/>
          <w:marTop w:val="0"/>
          <w:marBottom w:val="0"/>
          <w:divBdr>
            <w:top w:val="none" w:sz="0" w:space="0" w:color="auto"/>
            <w:left w:val="none" w:sz="0" w:space="0" w:color="auto"/>
            <w:bottom w:val="none" w:sz="0" w:space="0" w:color="auto"/>
            <w:right w:val="none" w:sz="0" w:space="0" w:color="auto"/>
          </w:divBdr>
        </w:div>
        <w:div w:id="1317881096">
          <w:marLeft w:val="0"/>
          <w:marRight w:val="0"/>
          <w:marTop w:val="0"/>
          <w:marBottom w:val="0"/>
          <w:divBdr>
            <w:top w:val="none" w:sz="0" w:space="0" w:color="auto"/>
            <w:left w:val="none" w:sz="0" w:space="0" w:color="auto"/>
            <w:bottom w:val="none" w:sz="0" w:space="0" w:color="auto"/>
            <w:right w:val="none" w:sz="0" w:space="0" w:color="auto"/>
          </w:divBdr>
        </w:div>
        <w:div w:id="1722820593">
          <w:marLeft w:val="0"/>
          <w:marRight w:val="0"/>
          <w:marTop w:val="0"/>
          <w:marBottom w:val="0"/>
          <w:divBdr>
            <w:top w:val="none" w:sz="0" w:space="0" w:color="auto"/>
            <w:left w:val="none" w:sz="0" w:space="0" w:color="auto"/>
            <w:bottom w:val="none" w:sz="0" w:space="0" w:color="auto"/>
            <w:right w:val="none" w:sz="0" w:space="0" w:color="auto"/>
          </w:divBdr>
        </w:div>
        <w:div w:id="1494372263">
          <w:marLeft w:val="0"/>
          <w:marRight w:val="0"/>
          <w:marTop w:val="0"/>
          <w:marBottom w:val="0"/>
          <w:divBdr>
            <w:top w:val="none" w:sz="0" w:space="0" w:color="auto"/>
            <w:left w:val="none" w:sz="0" w:space="0" w:color="auto"/>
            <w:bottom w:val="none" w:sz="0" w:space="0" w:color="auto"/>
            <w:right w:val="none" w:sz="0" w:space="0" w:color="auto"/>
          </w:divBdr>
        </w:div>
        <w:div w:id="1336884391">
          <w:marLeft w:val="0"/>
          <w:marRight w:val="0"/>
          <w:marTop w:val="0"/>
          <w:marBottom w:val="0"/>
          <w:divBdr>
            <w:top w:val="none" w:sz="0" w:space="0" w:color="auto"/>
            <w:left w:val="none" w:sz="0" w:space="0" w:color="auto"/>
            <w:bottom w:val="none" w:sz="0" w:space="0" w:color="auto"/>
            <w:right w:val="none" w:sz="0" w:space="0" w:color="auto"/>
          </w:divBdr>
        </w:div>
        <w:div w:id="1702433615">
          <w:marLeft w:val="0"/>
          <w:marRight w:val="0"/>
          <w:marTop w:val="0"/>
          <w:marBottom w:val="0"/>
          <w:divBdr>
            <w:top w:val="none" w:sz="0" w:space="0" w:color="auto"/>
            <w:left w:val="none" w:sz="0" w:space="0" w:color="auto"/>
            <w:bottom w:val="none" w:sz="0" w:space="0" w:color="auto"/>
            <w:right w:val="none" w:sz="0" w:space="0" w:color="auto"/>
          </w:divBdr>
        </w:div>
        <w:div w:id="1495876249">
          <w:marLeft w:val="0"/>
          <w:marRight w:val="0"/>
          <w:marTop w:val="0"/>
          <w:marBottom w:val="0"/>
          <w:divBdr>
            <w:top w:val="none" w:sz="0" w:space="0" w:color="auto"/>
            <w:left w:val="none" w:sz="0" w:space="0" w:color="auto"/>
            <w:bottom w:val="none" w:sz="0" w:space="0" w:color="auto"/>
            <w:right w:val="none" w:sz="0" w:space="0" w:color="auto"/>
          </w:divBdr>
        </w:div>
        <w:div w:id="1920943866">
          <w:marLeft w:val="0"/>
          <w:marRight w:val="0"/>
          <w:marTop w:val="0"/>
          <w:marBottom w:val="0"/>
          <w:divBdr>
            <w:top w:val="none" w:sz="0" w:space="0" w:color="auto"/>
            <w:left w:val="none" w:sz="0" w:space="0" w:color="auto"/>
            <w:bottom w:val="none" w:sz="0" w:space="0" w:color="auto"/>
            <w:right w:val="none" w:sz="0" w:space="0" w:color="auto"/>
          </w:divBdr>
        </w:div>
      </w:divsChild>
    </w:div>
    <w:div w:id="1266963162">
      <w:bodyDiv w:val="1"/>
      <w:marLeft w:val="0"/>
      <w:marRight w:val="0"/>
      <w:marTop w:val="0"/>
      <w:marBottom w:val="0"/>
      <w:divBdr>
        <w:top w:val="none" w:sz="0" w:space="0" w:color="auto"/>
        <w:left w:val="none" w:sz="0" w:space="0" w:color="auto"/>
        <w:bottom w:val="none" w:sz="0" w:space="0" w:color="auto"/>
        <w:right w:val="none" w:sz="0" w:space="0" w:color="auto"/>
      </w:divBdr>
      <w:divsChild>
        <w:div w:id="1254973220">
          <w:marLeft w:val="0"/>
          <w:marRight w:val="0"/>
          <w:marTop w:val="0"/>
          <w:marBottom w:val="0"/>
          <w:divBdr>
            <w:top w:val="none" w:sz="0" w:space="0" w:color="auto"/>
            <w:left w:val="none" w:sz="0" w:space="0" w:color="auto"/>
            <w:bottom w:val="none" w:sz="0" w:space="0" w:color="auto"/>
            <w:right w:val="none" w:sz="0" w:space="0" w:color="auto"/>
          </w:divBdr>
        </w:div>
        <w:div w:id="390732152">
          <w:marLeft w:val="0"/>
          <w:marRight w:val="0"/>
          <w:marTop w:val="0"/>
          <w:marBottom w:val="0"/>
          <w:divBdr>
            <w:top w:val="none" w:sz="0" w:space="0" w:color="auto"/>
            <w:left w:val="none" w:sz="0" w:space="0" w:color="auto"/>
            <w:bottom w:val="none" w:sz="0" w:space="0" w:color="auto"/>
            <w:right w:val="none" w:sz="0" w:space="0" w:color="auto"/>
          </w:divBdr>
        </w:div>
        <w:div w:id="530843410">
          <w:marLeft w:val="0"/>
          <w:marRight w:val="0"/>
          <w:marTop w:val="0"/>
          <w:marBottom w:val="0"/>
          <w:divBdr>
            <w:top w:val="none" w:sz="0" w:space="0" w:color="auto"/>
            <w:left w:val="none" w:sz="0" w:space="0" w:color="auto"/>
            <w:bottom w:val="none" w:sz="0" w:space="0" w:color="auto"/>
            <w:right w:val="none" w:sz="0" w:space="0" w:color="auto"/>
          </w:divBdr>
        </w:div>
        <w:div w:id="1410224928">
          <w:marLeft w:val="0"/>
          <w:marRight w:val="0"/>
          <w:marTop w:val="0"/>
          <w:marBottom w:val="0"/>
          <w:divBdr>
            <w:top w:val="none" w:sz="0" w:space="0" w:color="auto"/>
            <w:left w:val="none" w:sz="0" w:space="0" w:color="auto"/>
            <w:bottom w:val="none" w:sz="0" w:space="0" w:color="auto"/>
            <w:right w:val="none" w:sz="0" w:space="0" w:color="auto"/>
          </w:divBdr>
        </w:div>
        <w:div w:id="409084782">
          <w:marLeft w:val="0"/>
          <w:marRight w:val="0"/>
          <w:marTop w:val="0"/>
          <w:marBottom w:val="0"/>
          <w:divBdr>
            <w:top w:val="none" w:sz="0" w:space="0" w:color="auto"/>
            <w:left w:val="none" w:sz="0" w:space="0" w:color="auto"/>
            <w:bottom w:val="none" w:sz="0" w:space="0" w:color="auto"/>
            <w:right w:val="none" w:sz="0" w:space="0" w:color="auto"/>
          </w:divBdr>
        </w:div>
      </w:divsChild>
    </w:div>
    <w:div w:id="1313563398">
      <w:bodyDiv w:val="1"/>
      <w:marLeft w:val="0"/>
      <w:marRight w:val="0"/>
      <w:marTop w:val="0"/>
      <w:marBottom w:val="0"/>
      <w:divBdr>
        <w:top w:val="none" w:sz="0" w:space="0" w:color="auto"/>
        <w:left w:val="none" w:sz="0" w:space="0" w:color="auto"/>
        <w:bottom w:val="none" w:sz="0" w:space="0" w:color="auto"/>
        <w:right w:val="none" w:sz="0" w:space="0" w:color="auto"/>
      </w:divBdr>
      <w:divsChild>
        <w:div w:id="1750155991">
          <w:marLeft w:val="0"/>
          <w:marRight w:val="0"/>
          <w:marTop w:val="0"/>
          <w:marBottom w:val="0"/>
          <w:divBdr>
            <w:top w:val="none" w:sz="0" w:space="0" w:color="auto"/>
            <w:left w:val="none" w:sz="0" w:space="0" w:color="auto"/>
            <w:bottom w:val="none" w:sz="0" w:space="0" w:color="auto"/>
            <w:right w:val="none" w:sz="0" w:space="0" w:color="auto"/>
          </w:divBdr>
        </w:div>
        <w:div w:id="1611931388">
          <w:marLeft w:val="0"/>
          <w:marRight w:val="0"/>
          <w:marTop w:val="0"/>
          <w:marBottom w:val="0"/>
          <w:divBdr>
            <w:top w:val="none" w:sz="0" w:space="0" w:color="auto"/>
            <w:left w:val="none" w:sz="0" w:space="0" w:color="auto"/>
            <w:bottom w:val="none" w:sz="0" w:space="0" w:color="auto"/>
            <w:right w:val="none" w:sz="0" w:space="0" w:color="auto"/>
          </w:divBdr>
        </w:div>
        <w:div w:id="1065177943">
          <w:marLeft w:val="0"/>
          <w:marRight w:val="0"/>
          <w:marTop w:val="0"/>
          <w:marBottom w:val="0"/>
          <w:divBdr>
            <w:top w:val="none" w:sz="0" w:space="0" w:color="auto"/>
            <w:left w:val="none" w:sz="0" w:space="0" w:color="auto"/>
            <w:bottom w:val="none" w:sz="0" w:space="0" w:color="auto"/>
            <w:right w:val="none" w:sz="0" w:space="0" w:color="auto"/>
          </w:divBdr>
        </w:div>
        <w:div w:id="1542984657">
          <w:marLeft w:val="0"/>
          <w:marRight w:val="0"/>
          <w:marTop w:val="0"/>
          <w:marBottom w:val="0"/>
          <w:divBdr>
            <w:top w:val="none" w:sz="0" w:space="0" w:color="auto"/>
            <w:left w:val="none" w:sz="0" w:space="0" w:color="auto"/>
            <w:bottom w:val="none" w:sz="0" w:space="0" w:color="auto"/>
            <w:right w:val="none" w:sz="0" w:space="0" w:color="auto"/>
          </w:divBdr>
        </w:div>
        <w:div w:id="1484003626">
          <w:marLeft w:val="0"/>
          <w:marRight w:val="0"/>
          <w:marTop w:val="0"/>
          <w:marBottom w:val="0"/>
          <w:divBdr>
            <w:top w:val="none" w:sz="0" w:space="0" w:color="auto"/>
            <w:left w:val="none" w:sz="0" w:space="0" w:color="auto"/>
            <w:bottom w:val="none" w:sz="0" w:space="0" w:color="auto"/>
            <w:right w:val="none" w:sz="0" w:space="0" w:color="auto"/>
          </w:divBdr>
        </w:div>
        <w:div w:id="1990742394">
          <w:marLeft w:val="0"/>
          <w:marRight w:val="0"/>
          <w:marTop w:val="0"/>
          <w:marBottom w:val="0"/>
          <w:divBdr>
            <w:top w:val="none" w:sz="0" w:space="0" w:color="auto"/>
            <w:left w:val="none" w:sz="0" w:space="0" w:color="auto"/>
            <w:bottom w:val="none" w:sz="0" w:space="0" w:color="auto"/>
            <w:right w:val="none" w:sz="0" w:space="0" w:color="auto"/>
          </w:divBdr>
        </w:div>
      </w:divsChild>
    </w:div>
    <w:div w:id="1468740531">
      <w:bodyDiv w:val="1"/>
      <w:marLeft w:val="0"/>
      <w:marRight w:val="0"/>
      <w:marTop w:val="0"/>
      <w:marBottom w:val="0"/>
      <w:divBdr>
        <w:top w:val="none" w:sz="0" w:space="0" w:color="auto"/>
        <w:left w:val="none" w:sz="0" w:space="0" w:color="auto"/>
        <w:bottom w:val="none" w:sz="0" w:space="0" w:color="auto"/>
        <w:right w:val="none" w:sz="0" w:space="0" w:color="auto"/>
      </w:divBdr>
      <w:divsChild>
        <w:div w:id="339359498">
          <w:marLeft w:val="0"/>
          <w:marRight w:val="0"/>
          <w:marTop w:val="0"/>
          <w:marBottom w:val="0"/>
          <w:divBdr>
            <w:top w:val="none" w:sz="0" w:space="0" w:color="auto"/>
            <w:left w:val="none" w:sz="0" w:space="0" w:color="auto"/>
            <w:bottom w:val="none" w:sz="0" w:space="0" w:color="auto"/>
            <w:right w:val="none" w:sz="0" w:space="0" w:color="auto"/>
          </w:divBdr>
        </w:div>
        <w:div w:id="506987173">
          <w:marLeft w:val="0"/>
          <w:marRight w:val="0"/>
          <w:marTop w:val="0"/>
          <w:marBottom w:val="0"/>
          <w:divBdr>
            <w:top w:val="none" w:sz="0" w:space="0" w:color="auto"/>
            <w:left w:val="none" w:sz="0" w:space="0" w:color="auto"/>
            <w:bottom w:val="none" w:sz="0" w:space="0" w:color="auto"/>
            <w:right w:val="none" w:sz="0" w:space="0" w:color="auto"/>
          </w:divBdr>
        </w:div>
        <w:div w:id="88813535">
          <w:marLeft w:val="0"/>
          <w:marRight w:val="0"/>
          <w:marTop w:val="0"/>
          <w:marBottom w:val="0"/>
          <w:divBdr>
            <w:top w:val="none" w:sz="0" w:space="0" w:color="auto"/>
            <w:left w:val="none" w:sz="0" w:space="0" w:color="auto"/>
            <w:bottom w:val="none" w:sz="0" w:space="0" w:color="auto"/>
            <w:right w:val="none" w:sz="0" w:space="0" w:color="auto"/>
          </w:divBdr>
        </w:div>
        <w:div w:id="75178085">
          <w:marLeft w:val="0"/>
          <w:marRight w:val="0"/>
          <w:marTop w:val="0"/>
          <w:marBottom w:val="0"/>
          <w:divBdr>
            <w:top w:val="none" w:sz="0" w:space="0" w:color="auto"/>
            <w:left w:val="none" w:sz="0" w:space="0" w:color="auto"/>
            <w:bottom w:val="none" w:sz="0" w:space="0" w:color="auto"/>
            <w:right w:val="none" w:sz="0" w:space="0" w:color="auto"/>
          </w:divBdr>
        </w:div>
      </w:divsChild>
    </w:div>
    <w:div w:id="1634293665">
      <w:bodyDiv w:val="1"/>
      <w:marLeft w:val="0"/>
      <w:marRight w:val="0"/>
      <w:marTop w:val="0"/>
      <w:marBottom w:val="0"/>
      <w:divBdr>
        <w:top w:val="none" w:sz="0" w:space="0" w:color="auto"/>
        <w:left w:val="none" w:sz="0" w:space="0" w:color="auto"/>
        <w:bottom w:val="none" w:sz="0" w:space="0" w:color="auto"/>
        <w:right w:val="none" w:sz="0" w:space="0" w:color="auto"/>
      </w:divBdr>
      <w:divsChild>
        <w:div w:id="774252289">
          <w:marLeft w:val="0"/>
          <w:marRight w:val="0"/>
          <w:marTop w:val="0"/>
          <w:marBottom w:val="0"/>
          <w:divBdr>
            <w:top w:val="none" w:sz="0" w:space="0" w:color="auto"/>
            <w:left w:val="none" w:sz="0" w:space="0" w:color="auto"/>
            <w:bottom w:val="none" w:sz="0" w:space="0" w:color="auto"/>
            <w:right w:val="none" w:sz="0" w:space="0" w:color="auto"/>
          </w:divBdr>
        </w:div>
        <w:div w:id="1925259224">
          <w:marLeft w:val="0"/>
          <w:marRight w:val="0"/>
          <w:marTop w:val="0"/>
          <w:marBottom w:val="0"/>
          <w:divBdr>
            <w:top w:val="none" w:sz="0" w:space="0" w:color="auto"/>
            <w:left w:val="none" w:sz="0" w:space="0" w:color="auto"/>
            <w:bottom w:val="none" w:sz="0" w:space="0" w:color="auto"/>
            <w:right w:val="none" w:sz="0" w:space="0" w:color="auto"/>
          </w:divBdr>
        </w:div>
        <w:div w:id="1077940490">
          <w:marLeft w:val="0"/>
          <w:marRight w:val="0"/>
          <w:marTop w:val="0"/>
          <w:marBottom w:val="0"/>
          <w:divBdr>
            <w:top w:val="none" w:sz="0" w:space="0" w:color="auto"/>
            <w:left w:val="none" w:sz="0" w:space="0" w:color="auto"/>
            <w:bottom w:val="none" w:sz="0" w:space="0" w:color="auto"/>
            <w:right w:val="none" w:sz="0" w:space="0" w:color="auto"/>
          </w:divBdr>
        </w:div>
        <w:div w:id="819347366">
          <w:marLeft w:val="0"/>
          <w:marRight w:val="0"/>
          <w:marTop w:val="0"/>
          <w:marBottom w:val="0"/>
          <w:divBdr>
            <w:top w:val="none" w:sz="0" w:space="0" w:color="auto"/>
            <w:left w:val="none" w:sz="0" w:space="0" w:color="auto"/>
            <w:bottom w:val="none" w:sz="0" w:space="0" w:color="auto"/>
            <w:right w:val="none" w:sz="0" w:space="0" w:color="auto"/>
          </w:divBdr>
        </w:div>
        <w:div w:id="1352145556">
          <w:marLeft w:val="0"/>
          <w:marRight w:val="0"/>
          <w:marTop w:val="0"/>
          <w:marBottom w:val="0"/>
          <w:divBdr>
            <w:top w:val="none" w:sz="0" w:space="0" w:color="auto"/>
            <w:left w:val="none" w:sz="0" w:space="0" w:color="auto"/>
            <w:bottom w:val="none" w:sz="0" w:space="0" w:color="auto"/>
            <w:right w:val="none" w:sz="0" w:space="0" w:color="auto"/>
          </w:divBdr>
        </w:div>
        <w:div w:id="652680584">
          <w:marLeft w:val="0"/>
          <w:marRight w:val="0"/>
          <w:marTop w:val="0"/>
          <w:marBottom w:val="0"/>
          <w:divBdr>
            <w:top w:val="none" w:sz="0" w:space="0" w:color="auto"/>
            <w:left w:val="none" w:sz="0" w:space="0" w:color="auto"/>
            <w:bottom w:val="none" w:sz="0" w:space="0" w:color="auto"/>
            <w:right w:val="none" w:sz="0" w:space="0" w:color="auto"/>
          </w:divBdr>
        </w:div>
        <w:div w:id="1899127216">
          <w:marLeft w:val="0"/>
          <w:marRight w:val="0"/>
          <w:marTop w:val="0"/>
          <w:marBottom w:val="0"/>
          <w:divBdr>
            <w:top w:val="none" w:sz="0" w:space="0" w:color="auto"/>
            <w:left w:val="none" w:sz="0" w:space="0" w:color="auto"/>
            <w:bottom w:val="none" w:sz="0" w:space="0" w:color="auto"/>
            <w:right w:val="none" w:sz="0" w:space="0" w:color="auto"/>
          </w:divBdr>
        </w:div>
        <w:div w:id="1051808711">
          <w:marLeft w:val="0"/>
          <w:marRight w:val="0"/>
          <w:marTop w:val="0"/>
          <w:marBottom w:val="0"/>
          <w:divBdr>
            <w:top w:val="none" w:sz="0" w:space="0" w:color="auto"/>
            <w:left w:val="none" w:sz="0" w:space="0" w:color="auto"/>
            <w:bottom w:val="none" w:sz="0" w:space="0" w:color="auto"/>
            <w:right w:val="none" w:sz="0" w:space="0" w:color="auto"/>
          </w:divBdr>
        </w:div>
        <w:div w:id="216554261">
          <w:marLeft w:val="0"/>
          <w:marRight w:val="0"/>
          <w:marTop w:val="0"/>
          <w:marBottom w:val="0"/>
          <w:divBdr>
            <w:top w:val="none" w:sz="0" w:space="0" w:color="auto"/>
            <w:left w:val="none" w:sz="0" w:space="0" w:color="auto"/>
            <w:bottom w:val="none" w:sz="0" w:space="0" w:color="auto"/>
            <w:right w:val="none" w:sz="0" w:space="0" w:color="auto"/>
          </w:divBdr>
        </w:div>
        <w:div w:id="1484463274">
          <w:marLeft w:val="0"/>
          <w:marRight w:val="0"/>
          <w:marTop w:val="0"/>
          <w:marBottom w:val="0"/>
          <w:divBdr>
            <w:top w:val="none" w:sz="0" w:space="0" w:color="auto"/>
            <w:left w:val="none" w:sz="0" w:space="0" w:color="auto"/>
            <w:bottom w:val="none" w:sz="0" w:space="0" w:color="auto"/>
            <w:right w:val="none" w:sz="0" w:space="0" w:color="auto"/>
          </w:divBdr>
        </w:div>
        <w:div w:id="594215716">
          <w:marLeft w:val="0"/>
          <w:marRight w:val="0"/>
          <w:marTop w:val="0"/>
          <w:marBottom w:val="0"/>
          <w:divBdr>
            <w:top w:val="none" w:sz="0" w:space="0" w:color="auto"/>
            <w:left w:val="none" w:sz="0" w:space="0" w:color="auto"/>
            <w:bottom w:val="none" w:sz="0" w:space="0" w:color="auto"/>
            <w:right w:val="none" w:sz="0" w:space="0" w:color="auto"/>
          </w:divBdr>
        </w:div>
        <w:div w:id="29037852">
          <w:marLeft w:val="0"/>
          <w:marRight w:val="0"/>
          <w:marTop w:val="0"/>
          <w:marBottom w:val="0"/>
          <w:divBdr>
            <w:top w:val="none" w:sz="0" w:space="0" w:color="auto"/>
            <w:left w:val="none" w:sz="0" w:space="0" w:color="auto"/>
            <w:bottom w:val="none" w:sz="0" w:space="0" w:color="auto"/>
            <w:right w:val="none" w:sz="0" w:space="0" w:color="auto"/>
          </w:divBdr>
        </w:div>
        <w:div w:id="1575582604">
          <w:marLeft w:val="0"/>
          <w:marRight w:val="0"/>
          <w:marTop w:val="0"/>
          <w:marBottom w:val="0"/>
          <w:divBdr>
            <w:top w:val="none" w:sz="0" w:space="0" w:color="auto"/>
            <w:left w:val="none" w:sz="0" w:space="0" w:color="auto"/>
            <w:bottom w:val="none" w:sz="0" w:space="0" w:color="auto"/>
            <w:right w:val="none" w:sz="0" w:space="0" w:color="auto"/>
          </w:divBdr>
        </w:div>
        <w:div w:id="1507935472">
          <w:marLeft w:val="0"/>
          <w:marRight w:val="0"/>
          <w:marTop w:val="0"/>
          <w:marBottom w:val="0"/>
          <w:divBdr>
            <w:top w:val="none" w:sz="0" w:space="0" w:color="auto"/>
            <w:left w:val="none" w:sz="0" w:space="0" w:color="auto"/>
            <w:bottom w:val="none" w:sz="0" w:space="0" w:color="auto"/>
            <w:right w:val="none" w:sz="0" w:space="0" w:color="auto"/>
          </w:divBdr>
        </w:div>
        <w:div w:id="1280574884">
          <w:marLeft w:val="0"/>
          <w:marRight w:val="0"/>
          <w:marTop w:val="0"/>
          <w:marBottom w:val="0"/>
          <w:divBdr>
            <w:top w:val="none" w:sz="0" w:space="0" w:color="auto"/>
            <w:left w:val="none" w:sz="0" w:space="0" w:color="auto"/>
            <w:bottom w:val="none" w:sz="0" w:space="0" w:color="auto"/>
            <w:right w:val="none" w:sz="0" w:space="0" w:color="auto"/>
          </w:divBdr>
        </w:div>
        <w:div w:id="1747607162">
          <w:marLeft w:val="0"/>
          <w:marRight w:val="0"/>
          <w:marTop w:val="0"/>
          <w:marBottom w:val="0"/>
          <w:divBdr>
            <w:top w:val="none" w:sz="0" w:space="0" w:color="auto"/>
            <w:left w:val="none" w:sz="0" w:space="0" w:color="auto"/>
            <w:bottom w:val="none" w:sz="0" w:space="0" w:color="auto"/>
            <w:right w:val="none" w:sz="0" w:space="0" w:color="auto"/>
          </w:divBdr>
        </w:div>
        <w:div w:id="398287939">
          <w:marLeft w:val="0"/>
          <w:marRight w:val="0"/>
          <w:marTop w:val="0"/>
          <w:marBottom w:val="0"/>
          <w:divBdr>
            <w:top w:val="none" w:sz="0" w:space="0" w:color="auto"/>
            <w:left w:val="none" w:sz="0" w:space="0" w:color="auto"/>
            <w:bottom w:val="none" w:sz="0" w:space="0" w:color="auto"/>
            <w:right w:val="none" w:sz="0" w:space="0" w:color="auto"/>
          </w:divBdr>
        </w:div>
        <w:div w:id="1899855228">
          <w:marLeft w:val="0"/>
          <w:marRight w:val="0"/>
          <w:marTop w:val="0"/>
          <w:marBottom w:val="0"/>
          <w:divBdr>
            <w:top w:val="none" w:sz="0" w:space="0" w:color="auto"/>
            <w:left w:val="none" w:sz="0" w:space="0" w:color="auto"/>
            <w:bottom w:val="none" w:sz="0" w:space="0" w:color="auto"/>
            <w:right w:val="none" w:sz="0" w:space="0" w:color="auto"/>
          </w:divBdr>
        </w:div>
        <w:div w:id="1015153036">
          <w:marLeft w:val="0"/>
          <w:marRight w:val="0"/>
          <w:marTop w:val="0"/>
          <w:marBottom w:val="0"/>
          <w:divBdr>
            <w:top w:val="none" w:sz="0" w:space="0" w:color="auto"/>
            <w:left w:val="none" w:sz="0" w:space="0" w:color="auto"/>
            <w:bottom w:val="none" w:sz="0" w:space="0" w:color="auto"/>
            <w:right w:val="none" w:sz="0" w:space="0" w:color="auto"/>
          </w:divBdr>
        </w:div>
        <w:div w:id="1322154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559</Words>
  <Characters>3192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Wall</dc:creator>
  <cp:keywords/>
  <dc:description/>
  <cp:lastModifiedBy>Heidi Hodges</cp:lastModifiedBy>
  <cp:revision>2</cp:revision>
  <dcterms:created xsi:type="dcterms:W3CDTF">2015-10-02T05:40:00Z</dcterms:created>
  <dcterms:modified xsi:type="dcterms:W3CDTF">2015-10-02T05:40:00Z</dcterms:modified>
</cp:coreProperties>
</file>